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0793ED7A" w14:textId="77777777" w:rsidR="00C27F72" w:rsidRPr="00C27F72" w:rsidRDefault="00C27F72" w:rsidP="00793190">
      <w:pPr>
        <w:pStyle w:val="Odstavecseseznamem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07A3C" w:rsidRPr="00E07A3C" w14:paraId="6E788566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556820A5" w14:textId="77777777" w:rsidR="000F0E93" w:rsidRDefault="002743F3" w:rsidP="00597F82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F11842">
        <w:rPr>
          <w:rFonts w:eastAsia="Calibri" w:cs="Times New Roman"/>
        </w:rPr>
        <w:t xml:space="preserve"> </w:t>
      </w:r>
      <w:r w:rsidR="00F11842" w:rsidRPr="00F11842">
        <w:rPr>
          <w:rFonts w:eastAsia="Calibri" w:cs="Times New Roman"/>
          <w:b/>
        </w:rPr>
        <w:t>Kraj pod Duklou – územie s perspektívou</w:t>
      </w:r>
      <w:r w:rsidR="007C0DE9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 xml:space="preserve">(ďalej len „stratégia CLLD“) pre Program rozvoja vidieka SR 2014 - 2020 (ďalej len „PRV SR“) </w:t>
      </w:r>
      <w:r>
        <w:rPr>
          <w:rFonts w:eastAsia="Calibri" w:cs="Times New Roman"/>
        </w:rPr>
        <w:t xml:space="preserve">, </w:t>
      </w:r>
      <w:proofErr w:type="spellStart"/>
      <w:r w:rsidR="007C0DE9" w:rsidRPr="002743F3">
        <w:rPr>
          <w:rFonts w:eastAsia="Calibri" w:cs="Times New Roman"/>
        </w:rPr>
        <w:t>podopatrenie</w:t>
      </w:r>
      <w:proofErr w:type="spellEnd"/>
      <w:r w:rsidR="007C0DE9" w:rsidRPr="002743F3">
        <w:rPr>
          <w:rFonts w:eastAsia="Calibri" w:cs="Times New Roman"/>
        </w:rPr>
        <w:t>:</w:t>
      </w:r>
    </w:p>
    <w:p w14:paraId="1D6DDE76" w14:textId="194127D1" w:rsidR="000F0E93" w:rsidRDefault="000F0E93" w:rsidP="00597F82">
      <w:pPr>
        <w:jc w:val="both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eastAsia="Calibri" w:cs="Times New Roman"/>
        </w:rPr>
        <w:t xml:space="preserve">4.1 </w:t>
      </w:r>
      <w:r w:rsidR="007C0DE9" w:rsidRPr="00597F82">
        <w:rPr>
          <w:rFonts w:eastAsia="Calibri" w:cs="Times New Roman"/>
          <w:i/>
        </w:rPr>
        <w:t xml:space="preserve"> </w:t>
      </w:r>
      <w:r w:rsidRPr="000F0E93">
        <w:rPr>
          <w:rFonts w:ascii="Arial" w:hAnsi="Arial" w:cs="Arial"/>
          <w:b/>
          <w:bCs/>
          <w:i/>
          <w:sz w:val="18"/>
          <w:szCs w:val="18"/>
        </w:rPr>
        <w:t>Podpora pre investície do hmotného majetku poľnohospodárskych podnikov</w:t>
      </w:r>
    </w:p>
    <w:p w14:paraId="6AF203A0" w14:textId="547EBEE3" w:rsidR="003E4F1E" w:rsidRPr="009C1D73" w:rsidRDefault="002743F3" w:rsidP="00597F82">
      <w:pPr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3A87EC1A" w:rsidR="003E4F1E" w:rsidRPr="00597F82" w:rsidRDefault="009F7F74" w:rsidP="00597F82">
      <w:pPr>
        <w:pStyle w:val="Normlnweb"/>
        <w:numPr>
          <w:ilvl w:val="0"/>
          <w:numId w:val="13"/>
        </w:numPr>
        <w:spacing w:after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>miestnej akčnej skupine</w:t>
      </w:r>
      <w:r w:rsidR="00F11842">
        <w:rPr>
          <w:rFonts w:asciiTheme="minorHAnsi" w:eastAsia="Calibri" w:hAnsiTheme="minorHAnsi"/>
          <w:sz w:val="22"/>
          <w:szCs w:val="22"/>
        </w:rPr>
        <w:t xml:space="preserve"> Občianske združenie Dukla,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20A9CD84" w:rsidR="003E4F1E" w:rsidRDefault="003E4F1E" w:rsidP="003E4F1E">
      <w:pPr>
        <w:pStyle w:val="Normlnweb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skupiny </w:t>
      </w:r>
      <w:r w:rsidR="00F11842" w:rsidRPr="00F11842">
        <w:rPr>
          <w:rFonts w:asciiTheme="minorHAnsi" w:hAnsiTheme="minorHAnsi" w:cstheme="majorHAnsi"/>
          <w:sz w:val="22"/>
          <w:szCs w:val="22"/>
        </w:rPr>
        <w:t>Občianske združenie Dukla,</w:t>
      </w:r>
      <w:r w:rsidRPr="00F11842">
        <w:rPr>
          <w:rFonts w:asciiTheme="minorHAnsi" w:hAnsiTheme="minorHAnsi" w:cstheme="majorHAnsi"/>
          <w:sz w:val="22"/>
          <w:szCs w:val="22"/>
        </w:rPr>
        <w:t xml:space="preserve"> </w:t>
      </w:r>
      <w:r w:rsidRPr="00B77A36">
        <w:rPr>
          <w:rFonts w:asciiTheme="minorHAnsi" w:hAnsiTheme="minorHAnsi" w:cstheme="majorHAnsi"/>
          <w:sz w:val="22"/>
          <w:szCs w:val="22"/>
        </w:rPr>
        <w:t>ako aj počas následnej archivácie v rámci Programu rozvoja vidieka SR 2014 – 2020, v rozsahu údajov uvedených v</w:t>
      </w:r>
      <w:r w:rsidRPr="00B77A36">
        <w:rPr>
          <w:rStyle w:val="Znakapoznpodarou"/>
          <w:rFonts w:asciiTheme="minorHAnsi" w:hAnsiTheme="minorHAnsi" w:cstheme="majorHAnsi"/>
          <w:sz w:val="22"/>
          <w:szCs w:val="22"/>
        </w:rPr>
        <w:footnoteReference w:id="1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3E4F1E">
      <w:pPr>
        <w:pStyle w:val="Normlnweb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3E4F1E">
      <w:pPr>
        <w:pStyle w:val="Normlnweb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3E4F1E">
      <w:pPr>
        <w:pStyle w:val="Normlnweb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B2061F">
      <w:pPr>
        <w:pStyle w:val="Odstavecseseznamem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B2061F">
      <w:pPr>
        <w:pStyle w:val="Odstavecseseznamem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9477F5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2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9477F5">
      <w:pPr>
        <w:pStyle w:val="Odstavecseseznamem"/>
        <w:rPr>
          <w:rFonts w:eastAsia="Calibri" w:cs="Times New Roman"/>
        </w:rPr>
      </w:pPr>
    </w:p>
    <w:p w14:paraId="3FAC2D61" w14:textId="6EEF9AB4" w:rsidR="001D70F5" w:rsidRDefault="00E07A3C" w:rsidP="009477F5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3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4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28465DA7" w14:textId="77777777" w:rsidR="00597F82" w:rsidRPr="00597F82" w:rsidRDefault="00597F82" w:rsidP="00597F82">
      <w:pPr>
        <w:pStyle w:val="Odstavecseseznamem"/>
        <w:rPr>
          <w:rFonts w:eastAsia="Calibri" w:cs="Times New Roman"/>
        </w:rPr>
      </w:pPr>
    </w:p>
    <w:p w14:paraId="2153D606" w14:textId="77777777" w:rsidR="00597F82" w:rsidRDefault="00597F82" w:rsidP="00597F82">
      <w:pPr>
        <w:jc w:val="both"/>
        <w:rPr>
          <w:rFonts w:eastAsia="Calibri" w:cs="Times New Roman"/>
        </w:rPr>
      </w:pPr>
    </w:p>
    <w:p w14:paraId="0CB9E004" w14:textId="77777777" w:rsidR="00597F82" w:rsidRDefault="00597F82" w:rsidP="00597F82">
      <w:pPr>
        <w:jc w:val="both"/>
        <w:rPr>
          <w:rFonts w:eastAsia="Calibri" w:cs="Times New Roman"/>
        </w:rPr>
      </w:pPr>
    </w:p>
    <w:p w14:paraId="51D3BD6A" w14:textId="77777777" w:rsidR="00597F82" w:rsidRDefault="00597F82" w:rsidP="00597F82">
      <w:pPr>
        <w:jc w:val="both"/>
        <w:rPr>
          <w:rFonts w:eastAsia="Calibri" w:cs="Times New Roman"/>
        </w:rPr>
      </w:pPr>
    </w:p>
    <w:p w14:paraId="43165BAE" w14:textId="77777777" w:rsidR="00597F82" w:rsidRDefault="00597F82" w:rsidP="00597F82">
      <w:pPr>
        <w:jc w:val="both"/>
        <w:rPr>
          <w:rFonts w:eastAsia="Calibri" w:cs="Times New Roman"/>
        </w:rPr>
      </w:pPr>
    </w:p>
    <w:p w14:paraId="4BC809B0" w14:textId="77777777" w:rsidR="00597F82" w:rsidRDefault="00597F82" w:rsidP="00597F82">
      <w:pPr>
        <w:jc w:val="both"/>
        <w:rPr>
          <w:rFonts w:eastAsia="Calibri" w:cs="Times New Roman"/>
        </w:rPr>
      </w:pPr>
    </w:p>
    <w:p w14:paraId="542878DB" w14:textId="77777777" w:rsidR="00597F82" w:rsidRDefault="00597F82" w:rsidP="00597F82">
      <w:pPr>
        <w:jc w:val="both"/>
        <w:rPr>
          <w:rFonts w:eastAsia="Calibri" w:cs="Times New Roman"/>
        </w:rPr>
      </w:pPr>
    </w:p>
    <w:p w14:paraId="2FB1542F" w14:textId="77777777" w:rsidR="00597F82" w:rsidRDefault="00597F82" w:rsidP="00597F82">
      <w:pPr>
        <w:jc w:val="both"/>
        <w:rPr>
          <w:rFonts w:eastAsia="Calibri" w:cs="Times New Roman"/>
        </w:rPr>
      </w:pPr>
    </w:p>
    <w:p w14:paraId="40F754C2" w14:textId="77777777" w:rsidR="00597F82" w:rsidRDefault="00597F82" w:rsidP="00597F82">
      <w:pPr>
        <w:jc w:val="both"/>
        <w:rPr>
          <w:rFonts w:eastAsia="Calibri" w:cs="Times New Roman"/>
        </w:rPr>
      </w:pPr>
    </w:p>
    <w:p w14:paraId="6B7B6D77" w14:textId="77777777" w:rsidR="00597F82" w:rsidRDefault="00597F82" w:rsidP="00597F82">
      <w:pPr>
        <w:jc w:val="both"/>
        <w:rPr>
          <w:rFonts w:eastAsia="Calibri" w:cs="Times New Roman"/>
        </w:rPr>
      </w:pPr>
    </w:p>
    <w:p w14:paraId="79236A02" w14:textId="77777777" w:rsidR="00597F82" w:rsidRDefault="00597F82" w:rsidP="00597F82">
      <w:pPr>
        <w:jc w:val="both"/>
        <w:rPr>
          <w:rFonts w:eastAsia="Calibri" w:cs="Times New Roman"/>
        </w:rPr>
      </w:pPr>
    </w:p>
    <w:p w14:paraId="5EA6D1A0" w14:textId="77777777" w:rsidR="00597F82" w:rsidRDefault="00597F82" w:rsidP="00597F82">
      <w:pPr>
        <w:jc w:val="both"/>
        <w:rPr>
          <w:rFonts w:eastAsia="Calibri" w:cs="Times New Roman"/>
        </w:rPr>
      </w:pPr>
    </w:p>
    <w:p w14:paraId="40C4CD8D" w14:textId="77777777" w:rsidR="00597F82" w:rsidRDefault="00597F82" w:rsidP="00597F82">
      <w:pPr>
        <w:jc w:val="both"/>
        <w:rPr>
          <w:rFonts w:eastAsia="Calibri" w:cs="Times New Roman"/>
        </w:rPr>
      </w:pPr>
    </w:p>
    <w:p w14:paraId="590E7FAD" w14:textId="77777777" w:rsidR="00597F82" w:rsidRDefault="00597F82" w:rsidP="00597F82">
      <w:pPr>
        <w:jc w:val="both"/>
        <w:rPr>
          <w:rFonts w:eastAsia="Calibri" w:cs="Times New Roman"/>
        </w:rPr>
      </w:pPr>
    </w:p>
    <w:p w14:paraId="1C44E771" w14:textId="77777777" w:rsidR="00597F82" w:rsidRDefault="00597F82" w:rsidP="00597F82">
      <w:pPr>
        <w:jc w:val="both"/>
        <w:rPr>
          <w:rFonts w:eastAsia="Calibri" w:cs="Times New Roman"/>
        </w:rPr>
      </w:pPr>
    </w:p>
    <w:p w14:paraId="1A6F9A7E" w14:textId="77777777" w:rsidR="00597F82" w:rsidRDefault="00597F82" w:rsidP="00597F82">
      <w:pPr>
        <w:jc w:val="both"/>
        <w:rPr>
          <w:rFonts w:eastAsia="Calibri" w:cs="Times New Roman"/>
        </w:rPr>
      </w:pPr>
    </w:p>
    <w:p w14:paraId="46868F57" w14:textId="77777777" w:rsidR="00597F82" w:rsidRDefault="00597F82" w:rsidP="00597F82">
      <w:pPr>
        <w:jc w:val="both"/>
        <w:rPr>
          <w:rFonts w:eastAsia="Calibri" w:cs="Times New Roman"/>
        </w:rPr>
      </w:pPr>
    </w:p>
    <w:p w14:paraId="3335E5F5" w14:textId="77777777" w:rsidR="00597F82" w:rsidRDefault="00597F82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bookmarkStart w:id="1" w:name="_GoBack"/>
      <w:bookmarkEnd w:id="1"/>
      <w:r w:rsidRPr="00307334">
        <w:rPr>
          <w:rFonts w:eastAsia="Calibri" w:cs="Times New Roman"/>
          <w:b/>
          <w:sz w:val="32"/>
          <w:szCs w:val="32"/>
        </w:rPr>
        <w:lastRenderedPageBreak/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1734ED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4C1E01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4C1E01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2" w:name="_Ref531412664"/>
            <w:r w:rsidRPr="00307334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bookmarkEnd w:id="2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3" w:name="_Ref531412690"/>
            <w:r w:rsidRPr="00307334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bookmarkEnd w:id="3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Znakapoznpodarou"/>
                <w:rFonts w:asciiTheme="minorHAnsi" w:hAnsiTheme="minorHAnsi"/>
                <w:b/>
                <w:sz w:val="18"/>
                <w:szCs w:val="18"/>
              </w:rPr>
              <w:footnoteReference w:id="7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5214E048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01CEF">
              <w:rPr>
                <w:rFonts w:asciiTheme="minorHAnsi" w:hAnsiTheme="minorHAnsi"/>
                <w:b/>
                <w:vertAlign w:val="superscript"/>
              </w:rPr>
              <w:t>8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730984E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01CEF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7EEA7104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01CEF">
              <w:rPr>
                <w:rFonts w:asciiTheme="minorHAnsi" w:hAnsiTheme="minorHAnsi"/>
                <w:b/>
                <w:vertAlign w:val="superscript"/>
              </w:rPr>
              <w:t>8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E71F9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4C1E01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8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5357FA9C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576F4">
              <w:rPr>
                <w:rFonts w:eastAsia="Calibri" w:cs="Times New Roman"/>
                <w:sz w:val="20"/>
                <w:szCs w:val="20"/>
              </w:rPr>
            </w:r>
            <w:r w:rsidR="00B576F4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(uveďte názov),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7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B576F4">
              <w:rPr>
                <w:rFonts w:asciiTheme="minorHAnsi" w:eastAsia="Calibri" w:hAnsiTheme="minorHAnsi"/>
              </w:rPr>
            </w:r>
            <w:r w:rsidR="00B576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8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B576F4">
              <w:rPr>
                <w:rFonts w:eastAsia="Calibri"/>
              </w:rPr>
            </w:r>
            <w:r w:rsidR="00B576F4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576F4">
              <w:rPr>
                <w:rFonts w:eastAsia="Calibri" w:cs="Times New Roman"/>
                <w:sz w:val="20"/>
                <w:szCs w:val="20"/>
              </w:rPr>
            </w:r>
            <w:r w:rsidR="00B576F4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4C1E01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40449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27F4D351" w14:textId="5250591A" w:rsidR="005741AA" w:rsidRPr="00FA6D17" w:rsidRDefault="00E07A3C" w:rsidP="005741AA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178FA99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0CEFB3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DC31FF1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1AD2FD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39152F7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540EFF"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6AAF8" w14:textId="77777777" w:rsidR="00B576F4" w:rsidRDefault="00B576F4" w:rsidP="00FC1411">
      <w:pPr>
        <w:spacing w:after="0" w:line="240" w:lineRule="auto"/>
      </w:pPr>
      <w:r>
        <w:separator/>
      </w:r>
    </w:p>
  </w:endnote>
  <w:endnote w:type="continuationSeparator" w:id="0">
    <w:p w14:paraId="7EF89A17" w14:textId="77777777" w:rsidR="00B576F4" w:rsidRDefault="00B576F4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A3B92" w14:textId="77777777" w:rsidR="00B576F4" w:rsidRDefault="00B576F4" w:rsidP="00FC1411">
      <w:pPr>
        <w:spacing w:after="0" w:line="240" w:lineRule="auto"/>
      </w:pPr>
      <w:r>
        <w:separator/>
      </w:r>
    </w:p>
  </w:footnote>
  <w:footnote w:type="continuationSeparator" w:id="0">
    <w:p w14:paraId="7125E071" w14:textId="77777777" w:rsidR="00B576F4" w:rsidRDefault="00B576F4" w:rsidP="00FC1411">
      <w:pPr>
        <w:spacing w:after="0" w:line="240" w:lineRule="auto"/>
      </w:pPr>
      <w:r>
        <w:continuationSeparator/>
      </w:r>
    </w:p>
  </w:footnote>
  <w:footnote w:id="1">
    <w:p w14:paraId="50F32815" w14:textId="29DAB217" w:rsidR="00C30137" w:rsidRPr="00B77A36" w:rsidRDefault="00C30137" w:rsidP="00B77A36">
      <w:pPr>
        <w:tabs>
          <w:tab w:val="center" w:pos="6804"/>
        </w:tabs>
        <w:jc w:val="both"/>
        <w:rPr>
          <w:sz w:val="16"/>
          <w:szCs w:val="16"/>
        </w:rPr>
      </w:pPr>
      <w:r w:rsidRPr="00B77A36">
        <w:rPr>
          <w:rStyle w:val="Znakapoznpod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B77A36">
        <w:rPr>
          <w:b/>
          <w:sz w:val="16"/>
          <w:szCs w:val="16"/>
        </w:rPr>
        <w:t xml:space="preserve">2020 majú právo získať osobné údaje </w:t>
      </w:r>
      <w:r w:rsidRPr="00B77A36">
        <w:rPr>
          <w:sz w:val="16"/>
          <w:szCs w:val="16"/>
        </w:rPr>
        <w:t>na účely vykonávania svojich príslušných povinností riadenia, kontr</w:t>
      </w:r>
      <w:r w:rsidR="00050C69"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</w:t>
      </w:r>
      <w:r w:rsidR="00050C69"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 w:rsidR="00050C69"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  <w:p w14:paraId="1B559CD3" w14:textId="77777777" w:rsidR="00C30137" w:rsidRPr="00B564AD" w:rsidRDefault="00C30137" w:rsidP="003E4F1E">
      <w:pPr>
        <w:pStyle w:val="Textpoznpodarou"/>
        <w:rPr>
          <w:ins w:id="0" w:author="Kocianova Ingrid" w:date="2018-11-27T14:37:00Z"/>
          <w:rFonts w:asciiTheme="majorHAnsi" w:hAnsiTheme="majorHAnsi"/>
          <w:sz w:val="16"/>
          <w:szCs w:val="16"/>
          <w:lang w:val="sk-SK"/>
        </w:rPr>
      </w:pPr>
    </w:p>
  </w:footnote>
  <w:footnote w:id="2">
    <w:p w14:paraId="23E1CF9E" w14:textId="77777777" w:rsidR="00C30137" w:rsidRPr="007C0DE9" w:rsidRDefault="00C30137" w:rsidP="00E07A3C">
      <w:pPr>
        <w:pStyle w:val="Textpoznpod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3">
    <w:p w14:paraId="28E69932" w14:textId="77777777" w:rsidR="00C30137" w:rsidRPr="007C0DE9" w:rsidRDefault="00C30137" w:rsidP="00E07A3C">
      <w:pPr>
        <w:pStyle w:val="Textpoznpod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4">
    <w:p w14:paraId="318FE0DE" w14:textId="77777777" w:rsidR="00C30137" w:rsidRPr="007C0DE9" w:rsidRDefault="00C30137" w:rsidP="00E07A3C">
      <w:pPr>
        <w:pStyle w:val="Textpoznpod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Nehodiace preškrtnúť</w:t>
      </w:r>
    </w:p>
  </w:footnote>
  <w:footnote w:id="5">
    <w:p w14:paraId="0E767D35" w14:textId="1B05E034" w:rsidR="00307334" w:rsidRPr="00D31157" w:rsidRDefault="00307334" w:rsidP="00D31157">
      <w:pPr>
        <w:pStyle w:val="Textpoznpodarou"/>
        <w:jc w:val="both"/>
        <w:rPr>
          <w:rFonts w:asciiTheme="minorHAnsi" w:hAnsiTheme="minorHAnsi"/>
          <w:b/>
          <w:sz w:val="18"/>
          <w:szCs w:val="18"/>
          <w:lang w:val="sk-SK"/>
        </w:rPr>
      </w:pPr>
      <w:r w:rsidRPr="00D31157">
        <w:rPr>
          <w:rStyle w:val="Znakapoznpodarou"/>
          <w:rFonts w:asciiTheme="minorHAnsi" w:hAnsiTheme="minorHAnsi"/>
          <w:sz w:val="18"/>
          <w:szCs w:val="18"/>
        </w:rPr>
        <w:footnoteRef/>
      </w:r>
      <w:r w:rsidRPr="00D31157">
        <w:rPr>
          <w:rFonts w:asciiTheme="minorHAnsi" w:hAnsiTheme="minorHAnsi"/>
          <w:sz w:val="18"/>
          <w:szCs w:val="18"/>
        </w:rPr>
        <w:t xml:space="preserve"> </w:t>
      </w:r>
      <w:r w:rsidRPr="00D31157">
        <w:rPr>
          <w:rFonts w:asciiTheme="minorHAnsi" w:hAnsiTheme="minorHAnsi"/>
          <w:sz w:val="18"/>
          <w:szCs w:val="18"/>
          <w:lang w:val="sk-SK"/>
        </w:rPr>
        <w:t>V prípade, ak MAS vyhlasuje výzvu na výber odborných hodnotiteľov pre viac ako jedno podopatrenie, uchádzač je pov</w:t>
      </w:r>
      <w:r w:rsidR="00D31157">
        <w:rPr>
          <w:rFonts w:asciiTheme="minorHAnsi" w:hAnsiTheme="minorHAnsi"/>
          <w:sz w:val="18"/>
          <w:szCs w:val="18"/>
          <w:lang w:val="sk-SK"/>
        </w:rPr>
        <w:t xml:space="preserve">inný uviesť pre ktoré </w:t>
      </w:r>
      <w:r w:rsidRPr="00D31157">
        <w:rPr>
          <w:rFonts w:asciiTheme="minorHAnsi" w:hAnsiTheme="minorHAnsi"/>
          <w:sz w:val="18"/>
          <w:szCs w:val="18"/>
          <w:lang w:val="sk-SK"/>
        </w:rPr>
        <w:t>podopatrenie  uvádza prax.</w:t>
      </w:r>
    </w:p>
  </w:footnote>
  <w:footnote w:id="6">
    <w:p w14:paraId="72AE0A94" w14:textId="77777777" w:rsidR="00307334" w:rsidRPr="00D31157" w:rsidRDefault="00307334" w:rsidP="00D31157">
      <w:pPr>
        <w:pStyle w:val="Textpoznpodarou"/>
        <w:jc w:val="both"/>
        <w:rPr>
          <w:rFonts w:asciiTheme="minorHAnsi" w:hAnsiTheme="minorHAnsi"/>
          <w:sz w:val="18"/>
          <w:szCs w:val="18"/>
          <w:lang w:val="sk-SK"/>
        </w:rPr>
      </w:pPr>
      <w:r w:rsidRPr="00D31157">
        <w:rPr>
          <w:rStyle w:val="Znakapoznpodarou"/>
          <w:rFonts w:asciiTheme="minorHAnsi" w:hAnsiTheme="minorHAnsi"/>
          <w:sz w:val="18"/>
          <w:szCs w:val="18"/>
        </w:rPr>
        <w:footnoteRef/>
      </w:r>
      <w:r w:rsidRPr="00D31157">
        <w:rPr>
          <w:rFonts w:asciiTheme="minorHAnsi" w:hAnsiTheme="minorHAnsi"/>
          <w:sz w:val="18"/>
          <w:szCs w:val="18"/>
        </w:rPr>
        <w:t xml:space="preserve"> </w:t>
      </w:r>
      <w:r w:rsidRPr="00D31157">
        <w:rPr>
          <w:rFonts w:asciiTheme="minorHAnsi" w:eastAsia="Calibri" w:hAnsiTheme="minorHAnsi"/>
          <w:sz w:val="18"/>
          <w:szCs w:val="18"/>
        </w:rPr>
        <w:t>Okrem iného sa uvedie oblasť/oblasti</w:t>
      </w:r>
      <w:r w:rsidRPr="00D31157">
        <w:rPr>
          <w:rFonts w:asciiTheme="minorHAnsi" w:hAnsiTheme="minorHAnsi"/>
          <w:color w:val="000000" w:themeColor="text1"/>
          <w:sz w:val="18"/>
          <w:szCs w:val="18"/>
        </w:rPr>
        <w:t>, na ktoré bude hodnotenie zamerané</w:t>
      </w:r>
    </w:p>
  </w:footnote>
  <w:footnote w:id="7">
    <w:p w14:paraId="5551F035" w14:textId="77777777" w:rsidR="00307334" w:rsidRPr="00307334" w:rsidRDefault="00307334" w:rsidP="00D31157">
      <w:pPr>
        <w:pStyle w:val="Textpoznpodarou"/>
        <w:jc w:val="both"/>
        <w:rPr>
          <w:lang w:val="sk-SK"/>
        </w:rPr>
      </w:pPr>
      <w:r w:rsidRPr="00D31157">
        <w:rPr>
          <w:rStyle w:val="Znakapoznpodarou"/>
          <w:rFonts w:asciiTheme="minorHAnsi" w:hAnsiTheme="minorHAnsi"/>
          <w:sz w:val="18"/>
          <w:szCs w:val="18"/>
        </w:rPr>
        <w:footnoteRef/>
      </w:r>
      <w:r w:rsidRPr="00D31157">
        <w:rPr>
          <w:rFonts w:asciiTheme="minorHAnsi" w:hAnsiTheme="minorHAnsi"/>
          <w:sz w:val="18"/>
          <w:szCs w:val="18"/>
        </w:rPr>
        <w:t xml:space="preserve"> </w:t>
      </w:r>
      <w:r w:rsidRPr="00D31157">
        <w:rPr>
          <w:rFonts w:asciiTheme="minorHAnsi" w:hAnsiTheme="minorHAnsi"/>
          <w:sz w:val="18"/>
          <w:szCs w:val="18"/>
          <w:lang w:val="sk-SK"/>
        </w:rPr>
        <w:t>V prípade potreby je potrebné tabuľky a riadky nakopírovať.</w:t>
      </w:r>
    </w:p>
  </w:footnote>
  <w:footnote w:id="8">
    <w:p w14:paraId="0578FE4B" w14:textId="77777777" w:rsidR="00472D33" w:rsidRPr="00875AAE" w:rsidRDefault="00472D33" w:rsidP="00472D33">
      <w:pPr>
        <w:pStyle w:val="Textpoznpod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Znakapoznpod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E09E1"/>
    <w:multiLevelType w:val="multilevel"/>
    <w:tmpl w:val="084A6A9C"/>
    <w:lvl w:ilvl="0">
      <w:start w:val="1"/>
      <w:numFmt w:val="none"/>
      <w:lvlText w:val="7.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47C7F"/>
    <w:multiLevelType w:val="multilevel"/>
    <w:tmpl w:val="ACCC87DC"/>
    <w:lvl w:ilvl="0">
      <w:start w:val="1"/>
      <w:numFmt w:val="none"/>
      <w:lvlText w:val="7.5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1EC3FF5"/>
    <w:multiLevelType w:val="multilevel"/>
    <w:tmpl w:val="B8F2B1A4"/>
    <w:lvl w:ilvl="0">
      <w:start w:val="1"/>
      <w:numFmt w:val="none"/>
      <w:lvlText w:val="7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9A0F04"/>
    <w:multiLevelType w:val="multilevel"/>
    <w:tmpl w:val="227684D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1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21"/>
  </w:num>
  <w:num w:numId="4">
    <w:abstractNumId w:val="30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4"/>
  </w:num>
  <w:num w:numId="12">
    <w:abstractNumId w:val="33"/>
  </w:num>
  <w:num w:numId="13">
    <w:abstractNumId w:val="36"/>
  </w:num>
  <w:num w:numId="14">
    <w:abstractNumId w:val="16"/>
  </w:num>
  <w:num w:numId="15">
    <w:abstractNumId w:val="24"/>
  </w:num>
  <w:num w:numId="16">
    <w:abstractNumId w:val="28"/>
  </w:num>
  <w:num w:numId="17">
    <w:abstractNumId w:val="11"/>
  </w:num>
  <w:num w:numId="18">
    <w:abstractNumId w:val="1"/>
  </w:num>
  <w:num w:numId="19">
    <w:abstractNumId w:val="2"/>
  </w:num>
  <w:num w:numId="20">
    <w:abstractNumId w:val="32"/>
  </w:num>
  <w:num w:numId="21">
    <w:abstractNumId w:val="27"/>
  </w:num>
  <w:num w:numId="22">
    <w:abstractNumId w:val="7"/>
  </w:num>
  <w:num w:numId="23">
    <w:abstractNumId w:val="5"/>
  </w:num>
  <w:num w:numId="24">
    <w:abstractNumId w:val="4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</w:num>
  <w:num w:numId="28">
    <w:abstractNumId w:val="22"/>
  </w:num>
  <w:num w:numId="29">
    <w:abstractNumId w:val="29"/>
  </w:num>
  <w:num w:numId="30">
    <w:abstractNumId w:val="15"/>
  </w:num>
  <w:num w:numId="31">
    <w:abstractNumId w:val="13"/>
  </w:num>
  <w:num w:numId="32">
    <w:abstractNumId w:val="35"/>
  </w:num>
  <w:num w:numId="33">
    <w:abstractNumId w:val="12"/>
  </w:num>
  <w:num w:numId="34">
    <w:abstractNumId w:val="19"/>
  </w:num>
  <w:num w:numId="35">
    <w:abstractNumId w:val="25"/>
  </w:num>
  <w:num w:numId="36">
    <w:abstractNumId w:val="23"/>
  </w:num>
  <w:num w:numId="37">
    <w:abstractNumId w:val="18"/>
  </w:num>
  <w:num w:numId="38">
    <w:abstractNumId w:val="20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00AC0"/>
    <w:rsid w:val="00014910"/>
    <w:rsid w:val="00021103"/>
    <w:rsid w:val="000216CE"/>
    <w:rsid w:val="000231E0"/>
    <w:rsid w:val="00025122"/>
    <w:rsid w:val="00026DA4"/>
    <w:rsid w:val="00027A5F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0E93"/>
    <w:rsid w:val="000F4C2F"/>
    <w:rsid w:val="00113BBB"/>
    <w:rsid w:val="0012212A"/>
    <w:rsid w:val="001539B5"/>
    <w:rsid w:val="00172735"/>
    <w:rsid w:val="00173B4C"/>
    <w:rsid w:val="00174511"/>
    <w:rsid w:val="00176AE6"/>
    <w:rsid w:val="0018510B"/>
    <w:rsid w:val="00194B60"/>
    <w:rsid w:val="001A6378"/>
    <w:rsid w:val="001B7AB5"/>
    <w:rsid w:val="001C530E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1CEF"/>
    <w:rsid w:val="00307334"/>
    <w:rsid w:val="00310013"/>
    <w:rsid w:val="00334623"/>
    <w:rsid w:val="00341CCF"/>
    <w:rsid w:val="00360796"/>
    <w:rsid w:val="00376805"/>
    <w:rsid w:val="003812B6"/>
    <w:rsid w:val="0039157A"/>
    <w:rsid w:val="00391DBD"/>
    <w:rsid w:val="003D06D3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40EFF"/>
    <w:rsid w:val="005558EB"/>
    <w:rsid w:val="00571FD5"/>
    <w:rsid w:val="005741AA"/>
    <w:rsid w:val="005908E6"/>
    <w:rsid w:val="00597DD3"/>
    <w:rsid w:val="00597F82"/>
    <w:rsid w:val="005B2CA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E754F"/>
    <w:rsid w:val="006F4E31"/>
    <w:rsid w:val="00707CA3"/>
    <w:rsid w:val="00734C73"/>
    <w:rsid w:val="00773E35"/>
    <w:rsid w:val="0078564F"/>
    <w:rsid w:val="00786BBB"/>
    <w:rsid w:val="00793190"/>
    <w:rsid w:val="007B3080"/>
    <w:rsid w:val="007B5A3F"/>
    <w:rsid w:val="007C0DE9"/>
    <w:rsid w:val="007E5086"/>
    <w:rsid w:val="00805173"/>
    <w:rsid w:val="00867ACD"/>
    <w:rsid w:val="00875AAE"/>
    <w:rsid w:val="008A7578"/>
    <w:rsid w:val="008A7EEA"/>
    <w:rsid w:val="008B6C4F"/>
    <w:rsid w:val="008C2C6C"/>
    <w:rsid w:val="008F1413"/>
    <w:rsid w:val="008F4FA2"/>
    <w:rsid w:val="008F7C3C"/>
    <w:rsid w:val="00904E76"/>
    <w:rsid w:val="00915163"/>
    <w:rsid w:val="009274ED"/>
    <w:rsid w:val="00932235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A3379"/>
    <w:rsid w:val="00AF0D71"/>
    <w:rsid w:val="00B0381D"/>
    <w:rsid w:val="00B2061F"/>
    <w:rsid w:val="00B52B11"/>
    <w:rsid w:val="00B576F4"/>
    <w:rsid w:val="00B77A36"/>
    <w:rsid w:val="00B90B25"/>
    <w:rsid w:val="00B91296"/>
    <w:rsid w:val="00BA1A52"/>
    <w:rsid w:val="00BA6EC6"/>
    <w:rsid w:val="00BD4A79"/>
    <w:rsid w:val="00BD61C6"/>
    <w:rsid w:val="00BF6833"/>
    <w:rsid w:val="00C27F72"/>
    <w:rsid w:val="00C30137"/>
    <w:rsid w:val="00C34BD5"/>
    <w:rsid w:val="00C3524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31157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4271"/>
    <w:rsid w:val="00ED0343"/>
    <w:rsid w:val="00EE433F"/>
    <w:rsid w:val="00EE6A88"/>
    <w:rsid w:val="00EE6DD6"/>
    <w:rsid w:val="00EF517F"/>
    <w:rsid w:val="00F10BF7"/>
    <w:rsid w:val="00F11842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31FA3CD5-BD71-4D48-82C9-7E78D804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pod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"/>
    <w:link w:val="Textpoznpod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podarouChar">
    <w:name w:val="Text pozn. pod čarou Char"/>
    <w:aliases w:val="Text poznámky pod čiarou 007 Char,Stinking Styles2 Char,Tekst przypisu- dokt Char,Char Char Char Char,Char Char Char Char Char Char Char Char Char Char,Char Char Char Char Char Char Char Char Char Char Char Char,o Char,Car Char"/>
    <w:basedOn w:val="Standardnpsmoodstavce"/>
    <w:link w:val="Textpoznpod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Znakapoznpod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Standardnpsmoodstavce"/>
    <w:link w:val="Char2"/>
    <w:uiPriority w:val="99"/>
    <w:rsid w:val="00FC1411"/>
    <w:rPr>
      <w:vertAlign w:val="superscript"/>
    </w:rPr>
  </w:style>
  <w:style w:type="table" w:styleId="Mkatabulky">
    <w:name w:val="Table Grid"/>
    <w:basedOn w:val="Normlntabul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411"/>
  </w:style>
  <w:style w:type="character" w:styleId="Zstupntext">
    <w:name w:val="Placeholder Text"/>
    <w:basedOn w:val="Standardnpsmoodstavce"/>
    <w:uiPriority w:val="99"/>
    <w:semiHidden/>
    <w:rsid w:val="00FC1411"/>
    <w:rPr>
      <w:color w:val="808080"/>
    </w:rPr>
  </w:style>
  <w:style w:type="paragraph" w:styleId="Odstavecseseznamem">
    <w:name w:val="List Paragraph"/>
    <w:aliases w:val="body,Odsek zoznamu2,Farebný zoznam – zvýraznenie 11"/>
    <w:basedOn w:val="Normln"/>
    <w:link w:val="Odstavecseseznamem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">
    <w:name w:val="annotation reference"/>
    <w:basedOn w:val="Standardnpsmoodstavce"/>
    <w:uiPriority w:val="99"/>
    <w:unhideWhenUsed/>
    <w:qFormat/>
    <w:rsid w:val="00FC14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C1411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body Char,Odsek zoznamu2 Char,Farebný zoznam – zvýraznenie 11 Char"/>
    <w:basedOn w:val="Standardnpsmoodstavce"/>
    <w:link w:val="Odstavecseseznamem"/>
    <w:uiPriority w:val="34"/>
    <w:qFormat/>
    <w:locked/>
    <w:rsid w:val="00FC1411"/>
  </w:style>
  <w:style w:type="paragraph" w:customStyle="1" w:styleId="Char2">
    <w:name w:val="Char2"/>
    <w:basedOn w:val="Normln"/>
    <w:link w:val="Znakapoznpodarou"/>
    <w:rsid w:val="00FC1411"/>
    <w:pPr>
      <w:spacing w:after="160" w:line="240" w:lineRule="exact"/>
    </w:pPr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52D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917C2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tabulka"/>
    <w:next w:val="Mkatabul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"/>
    <w:next w:val="Normln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"/>
    <w:next w:val="Normln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"/>
    <w:next w:val="Normln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"/>
    <w:next w:val="Normln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D504A-916B-47F1-A8B5-243B4281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953</Words>
  <Characters>5438</Characters>
  <Application>Microsoft Office Word</Application>
  <DocSecurity>0</DocSecurity>
  <Lines>45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MAS DUKLA</cp:lastModifiedBy>
  <cp:revision>2</cp:revision>
  <cp:lastPrinted>2019-07-12T11:11:00Z</cp:lastPrinted>
  <dcterms:created xsi:type="dcterms:W3CDTF">2019-09-09T12:11:00Z</dcterms:created>
  <dcterms:modified xsi:type="dcterms:W3CDTF">2019-09-09T12:11:00Z</dcterms:modified>
</cp:coreProperties>
</file>